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a-test-of-headers"/>
      <w:r>
        <w:t xml:space="preserve">A Test of Headers</w:t>
      </w:r>
      <w:bookmarkEnd w:id="20"/>
    </w:p>
    <w:p>
      <w:pPr>
        <w:pStyle w:val="Heading2"/>
      </w:pPr>
      <w:bookmarkStart w:id="21" w:name="second-level"/>
      <w:r>
        <w:t xml:space="preserve">Second Level</w:t>
      </w:r>
      <w:bookmarkEnd w:id="21"/>
    </w:p>
    <w:p>
      <w:pPr>
        <w:pStyle w:val="FirstParagraph"/>
      </w:pPr>
      <w:r>
        <w:t xml:space="preserve">Some plain text.</w:t>
      </w:r>
    </w:p>
    <w:p>
      <w:pPr>
        <w:pStyle w:val="Heading3"/>
      </w:pPr>
      <w:bookmarkStart w:id="22" w:name="third-level"/>
      <w:r>
        <w:t xml:space="preserve">Third level</w:t>
      </w:r>
      <w:bookmarkEnd w:id="22"/>
    </w:p>
    <w:p>
      <w:pPr>
        <w:pStyle w:val="FirstParagraph"/>
      </w:pPr>
      <w:r>
        <w:t xml:space="preserve">Some more plain text.</w:t>
      </w:r>
    </w:p>
    <w:p>
      <w:pPr>
        <w:pStyle w:val="Heading4"/>
      </w:pPr>
      <w:bookmarkStart w:id="23" w:name="fourth-level"/>
      <w:r>
        <w:t xml:space="preserve">Fourth level</w:t>
      </w:r>
      <w:bookmarkEnd w:id="23"/>
    </w:p>
    <w:p>
      <w:pPr>
        <w:pStyle w:val="FirstParagraph"/>
      </w:pPr>
      <w:r>
        <w:t xml:space="preserve">Some more plain text.</w:t>
      </w:r>
    </w:p>
    <w:p>
      <w:pPr>
        <w:pStyle w:val="Heading5"/>
      </w:pPr>
      <w:bookmarkStart w:id="24" w:name="fifth-level"/>
      <w:r>
        <w:t xml:space="preserve">Fifth level</w:t>
      </w:r>
      <w:bookmarkEnd w:id="24"/>
    </w:p>
    <w:p>
      <w:pPr>
        <w:pStyle w:val="FirstParagraph"/>
      </w:pPr>
      <w:r>
        <w:t xml:space="preserve">Some more plain text.</w:t>
      </w:r>
    </w:p>
    <w:p>
      <w:pPr>
        <w:pStyle w:val="Heading6"/>
      </w:pPr>
      <w:bookmarkStart w:id="25" w:name="sixth-level"/>
      <w:r>
        <w:t xml:space="preserve">Sixth level</w:t>
      </w:r>
      <w:bookmarkEnd w:id="25"/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